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D829EF">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FB01CB" w:rsidRPr="002D4CDB" w:rsidRDefault="00FB01CB"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Príklad: 1 000 €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FB01CB" w:rsidRPr="002D4CDB" w:rsidRDefault="00FB01CB"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D829E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E200B1">
              <w:fldChar w:fldCharType="begin"/>
            </w:r>
            <w:r w:rsidR="00E200B1">
              <w:instrText xml:space="preserve"> HYPERLINK "http://portal.statistics.sk/showdoc.do?docid=1923" </w:instrText>
            </w:r>
            <w:r w:rsidR="00E200B1">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E200B1">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952B7">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D829EF">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7B705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E200B1">
              <w:fldChar w:fldCharType="begin"/>
            </w:r>
            <w:r w:rsidR="00E200B1">
              <w:instrText xml:space="preserve"> HYPERLINK "http://eur-lex.europa.eu/legal-content/SK/TXT/?uri=uriserv:OJ.L_.2014.069.01.0065.01.SLK" </w:instrText>
            </w:r>
            <w:r w:rsidR="00E200B1">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E200B1">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E200B1">
              <w:fldChar w:fldCharType="begin"/>
            </w:r>
            <w:r w:rsidR="00E200B1">
              <w:instrText xml:space="preserve"> HYPERLINK "http://eur-lex.europa.eu/legal-content/SK/TXT/?uri=uriserv:OJ.L_.2014.069.01.0065.01.SLK" </w:instrText>
            </w:r>
            <w:r w:rsidR="00E200B1">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E200B1">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E200B1">
              <w:fldChar w:fldCharType="begin"/>
            </w:r>
            <w:r w:rsidR="00E200B1">
              <w:instrText xml:space="preserve"> HYPERLINK "http://eur-lex.europa.eu/legal-content/SK/TXT/?uri=uriserv:OJ.L_.2014.069.01.0065.01.SLK" </w:instrText>
            </w:r>
            <w:r w:rsidR="00E200B1">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E200B1">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B0152A">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B0152A">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9F2CD7">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B0152A" w:rsidRDefault="006F4B96" w:rsidP="00B0152A">
            <w:pPr>
              <w:pStyle w:val="Odsekzoznamu"/>
              <w:numPr>
                <w:ilvl w:val="0"/>
                <w:numId w:val="6"/>
              </w:numPr>
              <w:ind w:left="313" w:hanging="284"/>
              <w:rPr>
                <w:rFonts w:ascii="Calibri" w:hAnsi="Calibri" w:cs="Calibri"/>
                <w:i/>
                <w:color w:val="0000FF"/>
                <w:sz w:val="18"/>
                <w:szCs w:val="18"/>
              </w:rPr>
            </w:pPr>
            <w:r w:rsidRPr="00B0152A">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B0152A">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B0152A">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B0152A">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B0152A">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B0152A">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B0152A">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B0152A">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B0152A">
            <w:pPr>
              <w:spacing w:after="60"/>
              <w:rPr>
                <w:rFonts w:asciiTheme="minorHAnsi" w:hAnsiTheme="minorHAnsi" w:cstheme="minorHAnsi"/>
                <w:sz w:val="18"/>
                <w:szCs w:val="18"/>
              </w:rPr>
            </w:pPr>
            <w:r w:rsidRPr="00B0152A">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952B7">
              <w:rPr>
                <w:rFonts w:asciiTheme="minorHAnsi" w:hAnsiTheme="minorHAnsi" w:cstheme="minorHAnsi"/>
                <w:i/>
                <w:color w:val="0000FF"/>
                <w:sz w:val="18"/>
                <w:szCs w:val="18"/>
              </w:rPr>
              <w:t>(výber z</w:t>
            </w:r>
            <w:r w:rsidR="0086757D" w:rsidRPr="00F952B7">
              <w:rPr>
                <w:rFonts w:asciiTheme="minorHAnsi" w:hAnsiTheme="minorHAnsi" w:cstheme="minorHAnsi"/>
                <w:i/>
                <w:color w:val="0000FF"/>
                <w:sz w:val="18"/>
                <w:szCs w:val="18"/>
              </w:rPr>
              <w:t> </w:t>
            </w:r>
            <w:r w:rsidRPr="00F952B7">
              <w:rPr>
                <w:rFonts w:asciiTheme="minorHAnsi" w:hAnsiTheme="minorHAnsi" w:cstheme="minorHAnsi"/>
                <w:i/>
                <w:color w:val="0000FF"/>
                <w:sz w:val="18"/>
                <w:szCs w:val="18"/>
              </w:rPr>
              <w:t>číselníka</w:t>
            </w:r>
            <w:r w:rsidR="0086757D" w:rsidRPr="00F952B7">
              <w:rPr>
                <w:rFonts w:asciiTheme="minorHAnsi" w:hAnsiTheme="minorHAnsi" w:cstheme="minorHAnsi"/>
                <w:i/>
                <w:color w:val="0000FF"/>
                <w:sz w:val="18"/>
                <w:szCs w:val="18"/>
              </w:rPr>
              <w:t xml:space="preserve"> </w:t>
            </w:r>
            <w:r w:rsidR="0086757D" w:rsidRPr="00687DEE">
              <w:rPr>
                <w:rFonts w:asciiTheme="minorHAnsi" w:hAnsiTheme="minorHAnsi" w:cstheme="minorHAnsi"/>
                <w:i/>
                <w:color w:val="0000FF"/>
                <w:sz w:val="18"/>
                <w:szCs w:val="18"/>
              </w:rPr>
              <w:t>z Prí</w:t>
            </w:r>
            <w:r w:rsidR="004A5D72" w:rsidRPr="00687DEE">
              <w:rPr>
                <w:rFonts w:asciiTheme="minorHAnsi" w:hAnsiTheme="minorHAnsi" w:cstheme="minorHAnsi"/>
                <w:i/>
                <w:color w:val="0000FF"/>
                <w:sz w:val="18"/>
                <w:szCs w:val="18"/>
              </w:rPr>
              <w:t>ru</w:t>
            </w:r>
            <w:r w:rsidR="0086757D" w:rsidRPr="00687DEE">
              <w:rPr>
                <w:rFonts w:asciiTheme="minorHAnsi" w:hAnsiTheme="minorHAnsi" w:cstheme="minorHAnsi"/>
                <w:i/>
                <w:color w:val="0000FF"/>
                <w:sz w:val="18"/>
                <w:szCs w:val="18"/>
              </w:rPr>
              <w:t>čk</w:t>
            </w:r>
            <w:r w:rsidR="004A5D72" w:rsidRPr="00687DEE">
              <w:rPr>
                <w:rFonts w:asciiTheme="minorHAnsi" w:hAnsiTheme="minorHAnsi" w:cstheme="minorHAnsi"/>
                <w:i/>
                <w:color w:val="0000FF"/>
                <w:sz w:val="18"/>
                <w:szCs w:val="18"/>
              </w:rPr>
              <w:t>y</w:t>
            </w:r>
            <w:r w:rsidR="0086757D" w:rsidRPr="00687DEE">
              <w:rPr>
                <w:rFonts w:asciiTheme="minorHAnsi" w:hAnsiTheme="minorHAnsi" w:cstheme="minorHAnsi"/>
                <w:i/>
                <w:color w:val="0000FF"/>
                <w:sz w:val="18"/>
                <w:szCs w:val="18"/>
              </w:rPr>
              <w:t xml:space="preserve"> pre žiadateľov o poskytnutie NFP</w:t>
            </w:r>
            <w:r w:rsidRPr="00687DEE">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B0152A">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B0152A">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E200B1">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8" w:footer="708" w:gutter="0"/>
          <w:cols w:space="708"/>
          <w:docGrid w:linePitch="360"/>
          <w:sectPrChange w:id="0" w:author="21" w:date="2016-05-13T13:29:00Z">
            <w:sectPr w:rsidR="007E285C" w:rsidRPr="002D4CDB" w:rsidSect="00E200B1">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99361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B91B20">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91B2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B91B2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FB01CB" w:rsidRPr="00FB01CB">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FB01CB" w:rsidRPr="00FB01CB">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FB01CB" w:rsidRPr="002D4CDB" w:rsidRDefault="00FB01CB"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FB01CB">
              <w:rPr>
                <w:rFonts w:asciiTheme="minorHAnsi" w:hAnsiTheme="minorHAnsi" w:cstheme="minorHAnsi"/>
                <w:sz w:val="18"/>
                <w:szCs w:val="18"/>
              </w:rPr>
              <w:t> </w:t>
            </w:r>
            <w:r w:rsidRPr="002D4CDB">
              <w:rPr>
                <w:rFonts w:asciiTheme="minorHAnsi" w:hAnsiTheme="minorHAnsi" w:cstheme="minorHAnsi"/>
                <w:sz w:val="18"/>
                <w:szCs w:val="18"/>
              </w:rPr>
              <w:t>ŠR</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 NFP </w:t>
            </w:r>
            <w:r w:rsidR="00C47274" w:rsidRPr="002D4CDB">
              <w:rPr>
                <w:rFonts w:asciiTheme="minorHAnsi" w:hAnsiTheme="minorHAnsi" w:cstheme="minorHAnsi"/>
                <w:sz w:val="18"/>
                <w:szCs w:val="18"/>
              </w:rPr>
              <w:t xml:space="preserve"> (%)</w:t>
            </w:r>
          </w:p>
        </w:tc>
        <w:tc>
          <w:tcPr>
            <w:tcW w:w="10040" w:type="dxa"/>
          </w:tcPr>
          <w:p w:rsidR="00FB01CB" w:rsidRDefault="009D314B" w:rsidP="00FB01C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FB01CB">
              <w:rPr>
                <w:rFonts w:asciiTheme="minorHAnsi" w:hAnsiTheme="minorHAnsi" w:cstheme="minorHAnsi"/>
                <w:sz w:val="18"/>
                <w:szCs w:val="18"/>
              </w:rPr>
              <w:t xml:space="preserve">. </w:t>
            </w:r>
            <w:r w:rsidR="00FB01CB" w:rsidRPr="002D4739">
              <w:rPr>
                <w:rFonts w:asciiTheme="minorHAnsi" w:hAnsiTheme="minorHAnsi" w:cstheme="minorHAnsi"/>
                <w:color w:val="0000FF"/>
                <w:sz w:val="18"/>
                <w:szCs w:val="18"/>
              </w:rPr>
              <w:t>% spolufinancovania žiadateľ uvedie podľa bodu 1.4 Vyzvania.</w:t>
            </w:r>
          </w:p>
          <w:p w:rsidR="00FB01CB" w:rsidRPr="002D4CDB" w:rsidRDefault="00FB01CB" w:rsidP="00A65F9C">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FB01CB">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FB01CB">
              <w:rPr>
                <w:rFonts w:asciiTheme="minorHAnsi" w:hAnsiTheme="minorHAnsi" w:cstheme="minorHAnsi"/>
                <w:sz w:val="18"/>
                <w:szCs w:val="18"/>
              </w:rPr>
              <w:t xml:space="preserve"> </w:t>
            </w:r>
            <w:r w:rsidR="00FB01CB" w:rsidRPr="00FB01CB">
              <w:rPr>
                <w:rFonts w:asciiTheme="minorHAnsi" w:hAnsiTheme="minorHAnsi" w:cstheme="minorHAnsi"/>
                <w:color w:val="0000FF"/>
                <w:sz w:val="18"/>
                <w:szCs w:val="18"/>
              </w:rPr>
              <w:t xml:space="preserve">– 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FB01CB" w:rsidRPr="002D4CDB" w:rsidRDefault="00FB01CB" w:rsidP="00187776">
            <w:pPr>
              <w:rPr>
                <w:rFonts w:asciiTheme="minorHAnsi" w:hAnsiTheme="minorHAnsi" w:cstheme="minorHAnsi"/>
              </w:rPr>
            </w:pPr>
            <w:r>
              <w:rPr>
                <w:rFonts w:asciiTheme="minorHAnsi" w:hAnsiTheme="minorHAnsi" w:cstheme="minorHAnsi"/>
                <w:sz w:val="18"/>
                <w:szCs w:val="18"/>
              </w:rPr>
              <w:t>Príklad: 50 €</w:t>
            </w:r>
          </w:p>
        </w:tc>
      </w:tr>
    </w:tbl>
    <w:p w:rsidR="008D09F5" w:rsidRDefault="008D09F5" w:rsidP="008D09F5">
      <w:pPr>
        <w:rPr>
          <w:rFonts w:cs="Times New Roman"/>
          <w:i/>
          <w:color w:val="0000FF"/>
          <w:sz w:val="18"/>
          <w:szCs w:val="18"/>
          <w:u w:val="single"/>
        </w:rPr>
      </w:pPr>
    </w:p>
    <w:p w:rsidR="008D09F5" w:rsidRPr="00C676FB" w:rsidRDefault="008D09F5" w:rsidP="008D09F5">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8D09F5" w:rsidRPr="00C676FB" w:rsidRDefault="008D09F5" w:rsidP="008D09F5">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8D09F5" w:rsidRPr="00D675BA" w:rsidRDefault="008D09F5" w:rsidP="008D09F5">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8D09F5" w:rsidRPr="00C76654" w:rsidRDefault="008D09F5" w:rsidP="008D09F5">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8D09F5" w:rsidRPr="00964D4E" w:rsidRDefault="008D09F5" w:rsidP="008D09F5">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8D09F5" w:rsidRPr="00D675BA" w:rsidRDefault="008D09F5" w:rsidP="008D09F5">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8D09F5" w:rsidRPr="002D4CDB" w:rsidRDefault="008D09F5"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6:00Z">
              <w:r w:rsidR="00786BC0">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B0152A">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F952B7" w:rsidRPr="002D4CDB" w:rsidRDefault="00F952B7" w:rsidP="00231C62">
            <w:pPr>
              <w:rPr>
                <w:rFonts w:asciiTheme="minorHAnsi" w:hAnsiTheme="minorHAnsi" w:cstheme="minorHAnsi"/>
                <w:b/>
                <w:bCs/>
                <w:color w:val="FFFFFF" w:themeColor="background1"/>
              </w:rPr>
            </w:pPr>
            <w:r w:rsidRPr="00F952B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B0152A">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B0152A">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B0152A">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B0152A">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B0152A">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744F57" w:rsidRDefault="00744F57" w:rsidP="00744F57">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744F57" w:rsidRDefault="00744F57" w:rsidP="00744F57">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7B707A" w:rsidRPr="00E07F7F" w:rsidRDefault="00744F57" w:rsidP="00744F57">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Del="00E85DAA" w:rsidRDefault="00E00461" w:rsidP="00E00461">
            <w:pPr>
              <w:pStyle w:val="Default"/>
              <w:jc w:val="both"/>
              <w:rPr>
                <w:del w:id="2" w:author="21" w:date="2016-05-11T15:07: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5:07:00Z">
              <w:r w:rsidR="00E85DAA" w:rsidRPr="00E85DAA">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5:07:00Z">
              <w:r w:rsidRPr="002D4739" w:rsidDel="00E85DAA">
                <w:rPr>
                  <w:rFonts w:asciiTheme="minorHAnsi" w:hAnsiTheme="minorHAnsi" w:cs="Times New Roman"/>
                  <w:color w:val="auto"/>
                  <w:sz w:val="20"/>
                  <w:szCs w:val="20"/>
                </w:rPr>
                <w:delText xml:space="preserve">niektorý z nasledujúcich trestných činov: </w:delText>
              </w:r>
            </w:del>
          </w:p>
          <w:p w:rsidR="00E00461" w:rsidRPr="002D4739" w:rsidDel="00E85DAA" w:rsidRDefault="00E00461" w:rsidP="00E00461">
            <w:pPr>
              <w:pStyle w:val="Default"/>
              <w:jc w:val="both"/>
              <w:rPr>
                <w:del w:id="5" w:author="21" w:date="2016-05-11T15:07:00Z"/>
                <w:rFonts w:asciiTheme="minorHAnsi" w:hAnsiTheme="minorHAnsi" w:cs="Times New Roman"/>
                <w:color w:val="auto"/>
                <w:sz w:val="20"/>
                <w:szCs w:val="20"/>
              </w:rPr>
            </w:pPr>
            <w:del w:id="6" w:author="21" w:date="2016-05-11T15:07:00Z">
              <w:r w:rsidRPr="002D4739" w:rsidDel="00E85DAA">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E85DAA" w:rsidRDefault="00E00461" w:rsidP="00E00461">
            <w:pPr>
              <w:pStyle w:val="Default"/>
              <w:jc w:val="both"/>
              <w:rPr>
                <w:del w:id="7" w:author="21" w:date="2016-05-11T15:07:00Z"/>
                <w:rFonts w:asciiTheme="minorHAnsi" w:hAnsiTheme="minorHAnsi" w:cs="Times New Roman"/>
                <w:color w:val="auto"/>
                <w:sz w:val="20"/>
                <w:szCs w:val="20"/>
              </w:rPr>
            </w:pPr>
            <w:del w:id="8" w:author="21" w:date="2016-05-11T15:07:00Z">
              <w:r w:rsidRPr="002D4739" w:rsidDel="00E85DAA">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E85DAA" w:rsidRDefault="00E00461" w:rsidP="00E00461">
            <w:pPr>
              <w:pStyle w:val="Default"/>
              <w:jc w:val="both"/>
              <w:rPr>
                <w:del w:id="9" w:author="21" w:date="2016-05-11T15:07:00Z"/>
                <w:rFonts w:asciiTheme="minorHAnsi" w:hAnsiTheme="minorHAnsi" w:cs="Times New Roman"/>
                <w:color w:val="auto"/>
                <w:sz w:val="20"/>
                <w:szCs w:val="20"/>
              </w:rPr>
            </w:pPr>
            <w:del w:id="10" w:author="21" w:date="2016-05-11T15:07:00Z">
              <w:r w:rsidRPr="002D4739" w:rsidDel="00E85DAA">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E85DAA" w:rsidRDefault="00E00461" w:rsidP="00E00461">
            <w:pPr>
              <w:pStyle w:val="Default"/>
              <w:jc w:val="both"/>
              <w:rPr>
                <w:del w:id="11" w:author="21" w:date="2016-05-11T15:07:00Z"/>
                <w:rFonts w:asciiTheme="minorHAnsi" w:hAnsiTheme="minorHAnsi" w:cs="Times New Roman"/>
                <w:color w:val="auto"/>
                <w:sz w:val="20"/>
                <w:szCs w:val="20"/>
              </w:rPr>
            </w:pPr>
            <w:del w:id="12" w:author="21" w:date="2016-05-11T15:07:00Z">
              <w:r w:rsidRPr="002D4739" w:rsidDel="00E85DAA">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5:07:00Z">
              <w:r w:rsidRPr="002D4739" w:rsidDel="00E85DAA">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5:09:00Z">
              <w:r w:rsidR="00E85DAA">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B0152A">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10</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B0152A">
        <w:trPr>
          <w:gridAfter w:val="1"/>
          <w:wAfter w:w="12" w:type="dxa"/>
          <w:trHeight w:val="330"/>
        </w:trPr>
        <w:tc>
          <w:tcPr>
            <w:tcW w:w="421" w:type="dxa"/>
          </w:tcPr>
          <w:p w:rsidR="00E00461" w:rsidRPr="002D4CDB" w:rsidRDefault="00610BAD" w:rsidP="00AB0A70">
            <w:pPr>
              <w:rPr>
                <w:rFonts w:asciiTheme="minorHAnsi" w:hAnsiTheme="minorHAnsi" w:cstheme="minorHAnsi"/>
                <w:sz w:val="18"/>
                <w:szCs w:val="18"/>
              </w:rPr>
            </w:pPr>
            <w:r>
              <w:rPr>
                <w:rFonts w:asciiTheme="minorHAnsi" w:hAnsiTheme="minorHAnsi" w:cstheme="minorHAnsi"/>
                <w:sz w:val="20"/>
                <w:szCs w:val="20"/>
              </w:rPr>
              <w:t>11</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5:09:00Z">
              <w:r w:rsidR="00E85DAA">
                <w:rPr>
                  <w:rFonts w:asciiTheme="minorHAnsi" w:hAnsiTheme="minorHAnsi" w:cs="Times New Roman"/>
                  <w:sz w:val="20"/>
                  <w:szCs w:val="20"/>
                </w:rPr>
                <w:t xml:space="preserve"> </w:t>
              </w:r>
              <w:r w:rsidR="00E85DAA" w:rsidRPr="00E85DAA">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B0152A">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D829EF"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621580">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w:t>
            </w:r>
            <w:ins w:id="16" w:author="21" w:date="2016-05-11T15:09:00Z">
              <w:r w:rsidR="00E85DAA">
                <w:rPr>
                  <w:rFonts w:asciiTheme="minorHAnsi" w:hAnsiTheme="minorHAnsi" w:cs="Times New Roman"/>
                  <w:sz w:val="20"/>
                  <w:szCs w:val="20"/>
                </w:rPr>
                <w:t xml:space="preserve">relevantného </w:t>
              </w:r>
            </w:ins>
            <w:r w:rsidRPr="002D4739">
              <w:rPr>
                <w:rFonts w:asciiTheme="minorHAnsi" w:hAnsiTheme="minorHAnsi" w:cs="Times New Roman"/>
                <w:sz w:val="20"/>
                <w:szCs w:val="20"/>
              </w:rPr>
              <w:t>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15</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16</w:t>
            </w:r>
          </w:p>
        </w:tc>
        <w:tc>
          <w:tcPr>
            <w:tcW w:w="6378" w:type="dxa"/>
          </w:tcPr>
          <w:p w:rsidR="00E00461" w:rsidRPr="002D4CDB" w:rsidRDefault="00E00461" w:rsidP="00987BCC">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6:47:00Z">
              <w:r w:rsidRPr="002D4739" w:rsidDel="00987BCC">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6:47:00Z">
              <w:r w:rsidRPr="002D4739" w:rsidDel="00987BCC">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6:47:00Z">
              <w:r w:rsidRPr="002D4739" w:rsidDel="00987BCC">
                <w:rPr>
                  <w:rFonts w:asciiTheme="minorHAnsi" w:hAnsiTheme="minorHAnsi" w:cs="Times New Roman"/>
                  <w:sz w:val="20"/>
                  <w:szCs w:val="20"/>
                </w:rPr>
                <w:delText>il</w:delText>
              </w:r>
            </w:del>
            <w:ins w:id="20" w:author="21" w:date="2016-05-11T16:47:00Z">
              <w:r w:rsidR="00987BCC">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6:47:00Z">
              <w:r w:rsidR="00987BCC">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B0152A">
        <w:trPr>
          <w:gridAfter w:val="1"/>
          <w:wAfter w:w="12" w:type="dxa"/>
          <w:trHeight w:val="330"/>
        </w:trPr>
        <w:tc>
          <w:tcPr>
            <w:tcW w:w="421" w:type="dxa"/>
          </w:tcPr>
          <w:p w:rsidR="00E00461" w:rsidRPr="002D4CDB" w:rsidRDefault="00AB0A70" w:rsidP="00610BAD">
            <w:pPr>
              <w:rPr>
                <w:rFonts w:asciiTheme="minorHAnsi" w:hAnsiTheme="minorHAnsi" w:cstheme="minorHAnsi"/>
                <w:sz w:val="18"/>
                <w:szCs w:val="18"/>
              </w:rPr>
            </w:pPr>
            <w:r>
              <w:rPr>
                <w:rFonts w:asciiTheme="minorHAnsi" w:hAnsiTheme="minorHAnsi" w:cstheme="minorHAnsi"/>
                <w:sz w:val="20"/>
                <w:szCs w:val="20"/>
              </w:rPr>
              <w:t>1</w:t>
            </w:r>
            <w:r w:rsidR="00610BAD">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B0152A">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B0152A">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B0152A">
        <w:trPr>
          <w:gridAfter w:val="1"/>
          <w:wAfter w:w="12" w:type="dxa"/>
          <w:trHeight w:val="330"/>
        </w:trPr>
        <w:tc>
          <w:tcPr>
            <w:tcW w:w="421" w:type="dxa"/>
          </w:tcPr>
          <w:p w:rsidR="00E00461" w:rsidRPr="002D4CDB" w:rsidRDefault="00610BAD"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B0152A">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0A727A" w:rsidRPr="002D4CDB" w:rsidTr="00B0152A">
        <w:trPr>
          <w:gridAfter w:val="1"/>
          <w:wAfter w:w="12" w:type="dxa"/>
          <w:trHeight w:val="330"/>
          <w:ins w:id="22" w:author="21" w:date="2016-04-28T14:54:00Z"/>
        </w:trPr>
        <w:tc>
          <w:tcPr>
            <w:tcW w:w="421" w:type="dxa"/>
          </w:tcPr>
          <w:p w:rsidR="000A727A" w:rsidRDefault="000A727A" w:rsidP="004F3115">
            <w:pPr>
              <w:rPr>
                <w:ins w:id="23" w:author="21" w:date="2016-04-28T14:54:00Z"/>
                <w:rFonts w:asciiTheme="minorHAnsi" w:hAnsiTheme="minorHAnsi" w:cstheme="minorHAnsi"/>
                <w:sz w:val="20"/>
                <w:szCs w:val="20"/>
              </w:rPr>
            </w:pPr>
            <w:ins w:id="24" w:author="21" w:date="2016-04-28T14:54:00Z">
              <w:r>
                <w:rPr>
                  <w:rFonts w:asciiTheme="minorHAnsi" w:hAnsiTheme="minorHAnsi" w:cstheme="minorHAnsi"/>
                  <w:sz w:val="20"/>
                  <w:szCs w:val="20"/>
                </w:rPr>
                <w:t>20</w:t>
              </w:r>
            </w:ins>
          </w:p>
        </w:tc>
        <w:tc>
          <w:tcPr>
            <w:tcW w:w="6378" w:type="dxa"/>
          </w:tcPr>
          <w:p w:rsidR="000A727A" w:rsidRPr="002D4739" w:rsidRDefault="000A727A" w:rsidP="00E00461">
            <w:pPr>
              <w:rPr>
                <w:ins w:id="25" w:author="21" w:date="2016-04-28T14:54:00Z"/>
                <w:rFonts w:asciiTheme="minorHAnsi" w:hAnsiTheme="minorHAnsi" w:cs="Times New Roman"/>
                <w:sz w:val="20"/>
                <w:szCs w:val="20"/>
              </w:rPr>
            </w:pPr>
            <w:ins w:id="26" w:author="21" w:date="2016-04-28T14:55:00Z">
              <w:r w:rsidRPr="000477CE">
                <w:rPr>
                  <w:rFonts w:asciiTheme="minorHAnsi" w:hAnsiTheme="minorHAnsi" w:cs="Times New Roman"/>
                  <w:sz w:val="20"/>
                  <w:szCs w:val="20"/>
                </w:rPr>
                <w:t>Podmienka oprávnenosti z hľadiska súladu s princípom „znečisťovateľ platí“</w:t>
              </w:r>
            </w:ins>
          </w:p>
        </w:tc>
        <w:tc>
          <w:tcPr>
            <w:tcW w:w="7229" w:type="dxa"/>
          </w:tcPr>
          <w:p w:rsidR="000A727A" w:rsidRPr="003A3A06" w:rsidRDefault="000A727A" w:rsidP="000A727A">
            <w:pPr>
              <w:rPr>
                <w:ins w:id="27" w:author="21" w:date="2016-04-28T14:54:00Z"/>
                <w:rFonts w:asciiTheme="minorHAnsi" w:hAnsiTheme="minorHAnsi" w:cs="Times New Roman"/>
                <w:b/>
                <w:sz w:val="20"/>
                <w:szCs w:val="20"/>
                <w:u w:val="single"/>
              </w:rPr>
            </w:pPr>
            <w:ins w:id="28" w:author="21" w:date="2016-04-28T14:54:00Z">
              <w:r w:rsidRPr="003A3A06">
                <w:rPr>
                  <w:rFonts w:asciiTheme="minorHAnsi" w:hAnsiTheme="minorHAnsi" w:cs="Times New Roman"/>
                  <w:b/>
                  <w:sz w:val="20"/>
                  <w:szCs w:val="20"/>
                  <w:u w:val="single"/>
                </w:rPr>
                <w:t>Príloha č. 15</w:t>
              </w:r>
            </w:ins>
            <w:ins w:id="29" w:author="21" w:date="2016-05-31T13:27:00Z">
              <w:r w:rsidR="00B3120E">
                <w:rPr>
                  <w:rStyle w:val="Odkaznapoznmkupodiarou"/>
                  <w:rFonts w:asciiTheme="minorHAnsi" w:hAnsiTheme="minorHAnsi" w:cs="Times New Roman"/>
                  <w:b/>
                  <w:sz w:val="20"/>
                  <w:szCs w:val="20"/>
                  <w:u w:val="single"/>
                </w:rPr>
                <w:footnoteReference w:id="3"/>
              </w:r>
            </w:ins>
          </w:p>
          <w:p w:rsidR="000A727A" w:rsidRPr="002D4739" w:rsidRDefault="000A727A" w:rsidP="000A727A">
            <w:pPr>
              <w:rPr>
                <w:ins w:id="32" w:author="21" w:date="2016-04-28T14:54:00Z"/>
                <w:rFonts w:asciiTheme="minorHAnsi" w:hAnsiTheme="minorHAnsi" w:cs="Times New Roman"/>
                <w:b/>
                <w:sz w:val="20"/>
                <w:szCs w:val="20"/>
                <w:u w:val="single"/>
              </w:rPr>
            </w:pPr>
            <w:ins w:id="33" w:author="21" w:date="2016-04-28T14:54: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CE7A47" w:rsidRPr="002D4CDB" w:rsidTr="00CE7A47">
        <w:trPr>
          <w:gridAfter w:val="1"/>
          <w:wAfter w:w="12" w:type="dxa"/>
          <w:trHeight w:val="165"/>
        </w:trPr>
        <w:tc>
          <w:tcPr>
            <w:tcW w:w="421" w:type="dxa"/>
          </w:tcPr>
          <w:p w:rsidR="00CE7A47" w:rsidRPr="002D4CDB" w:rsidRDefault="00CE7A47" w:rsidP="000A727A">
            <w:pPr>
              <w:rPr>
                <w:rFonts w:asciiTheme="minorHAnsi" w:hAnsiTheme="minorHAnsi" w:cstheme="minorHAnsi"/>
                <w:sz w:val="18"/>
                <w:szCs w:val="18"/>
              </w:rPr>
            </w:pPr>
            <w:del w:id="34" w:author="21" w:date="2016-04-28T14:54:00Z">
              <w:r w:rsidDel="000A727A">
                <w:rPr>
                  <w:rFonts w:asciiTheme="minorHAnsi" w:hAnsiTheme="minorHAnsi" w:cstheme="minorHAnsi"/>
                  <w:sz w:val="20"/>
                  <w:szCs w:val="20"/>
                </w:rPr>
                <w:delText>20</w:delText>
              </w:r>
            </w:del>
            <w:ins w:id="35" w:author="21" w:date="2016-04-28T14:54:00Z">
              <w:r w:rsidR="000A727A">
                <w:rPr>
                  <w:rFonts w:asciiTheme="minorHAnsi" w:hAnsiTheme="minorHAnsi" w:cstheme="minorHAnsi"/>
                  <w:sz w:val="20"/>
                  <w:szCs w:val="20"/>
                </w:rPr>
                <w:t>21</w:t>
              </w:r>
            </w:ins>
          </w:p>
        </w:tc>
        <w:tc>
          <w:tcPr>
            <w:tcW w:w="6378" w:type="dxa"/>
          </w:tcPr>
          <w:p w:rsidR="00CE7A47" w:rsidRPr="00B768E6" w:rsidRDefault="00CE7A47" w:rsidP="00CE7A47">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CE7A47" w:rsidRPr="003A3A06" w:rsidDel="000A727A" w:rsidRDefault="000A727A" w:rsidP="00CE7A47">
            <w:pPr>
              <w:rPr>
                <w:del w:id="36" w:author="21" w:date="2016-04-28T14:54:00Z"/>
                <w:rFonts w:asciiTheme="minorHAnsi" w:hAnsiTheme="minorHAnsi" w:cs="Times New Roman"/>
                <w:b/>
                <w:sz w:val="20"/>
                <w:szCs w:val="20"/>
                <w:u w:val="single"/>
              </w:rPr>
            </w:pPr>
            <w:ins w:id="37" w:author="21" w:date="2016-04-28T14:55:00Z">
              <w:r w:rsidRPr="002D4739">
                <w:rPr>
                  <w:rFonts w:asciiTheme="minorHAnsi" w:hAnsiTheme="minorHAnsi"/>
                  <w:sz w:val="20"/>
                  <w:szCs w:val="20"/>
                </w:rPr>
                <w:t>Bez osobitnej prílohy</w:t>
              </w:r>
              <w:r w:rsidRPr="003A3A06" w:rsidDel="000A727A">
                <w:rPr>
                  <w:rFonts w:asciiTheme="minorHAnsi" w:hAnsiTheme="minorHAnsi" w:cs="Times New Roman"/>
                  <w:b/>
                  <w:sz w:val="20"/>
                  <w:szCs w:val="20"/>
                  <w:u w:val="single"/>
                </w:rPr>
                <w:t xml:space="preserve"> </w:t>
              </w:r>
            </w:ins>
            <w:del w:id="38" w:author="21" w:date="2016-04-28T14:54:00Z">
              <w:r w:rsidR="00CE7A47" w:rsidRPr="003A3A06" w:rsidDel="000A727A">
                <w:rPr>
                  <w:rFonts w:asciiTheme="minorHAnsi" w:hAnsiTheme="minorHAnsi" w:cs="Times New Roman"/>
                  <w:b/>
                  <w:sz w:val="20"/>
                  <w:szCs w:val="20"/>
                  <w:u w:val="single"/>
                </w:rPr>
                <w:delText>Príloha č. 15</w:delText>
              </w:r>
            </w:del>
          </w:p>
          <w:p w:rsidR="00CE7A47" w:rsidRPr="00E07F7F" w:rsidRDefault="00CE7A47" w:rsidP="00CE7A47">
            <w:pPr>
              <w:rPr>
                <w:rFonts w:cs="Times New Roman"/>
                <w:color w:val="000000" w:themeColor="text1"/>
                <w:sz w:val="18"/>
                <w:szCs w:val="18"/>
              </w:rPr>
            </w:pPr>
            <w:del w:id="39" w:author="21" w:date="2016-04-28T14:54:00Z">
              <w:r w:rsidRPr="009E0CF3" w:rsidDel="000A727A">
                <w:rPr>
                  <w:rFonts w:asciiTheme="minorHAnsi" w:hAnsiTheme="minorHAnsi"/>
                  <w:b/>
                  <w:sz w:val="20"/>
                  <w:szCs w:val="20"/>
                </w:rPr>
                <w:delText xml:space="preserve">Čestné vyhlásenie žiadateľa </w:delText>
              </w:r>
              <w:r w:rsidRPr="009E0CF3" w:rsidDel="000A727A">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610BAD" w:rsidP="000A727A">
            <w:pPr>
              <w:rPr>
                <w:rFonts w:asciiTheme="minorHAnsi" w:hAnsiTheme="minorHAnsi" w:cstheme="minorHAnsi"/>
                <w:sz w:val="18"/>
                <w:szCs w:val="18"/>
              </w:rPr>
            </w:pPr>
            <w:del w:id="40" w:author="21" w:date="2016-04-28T14:54:00Z">
              <w:r w:rsidDel="000A727A">
                <w:rPr>
                  <w:rFonts w:asciiTheme="minorHAnsi" w:hAnsiTheme="minorHAnsi" w:cstheme="minorHAnsi"/>
                  <w:sz w:val="20"/>
                  <w:szCs w:val="20"/>
                </w:rPr>
                <w:delText>21</w:delText>
              </w:r>
            </w:del>
            <w:ins w:id="41" w:author="21" w:date="2016-04-28T14:54:00Z">
              <w:r w:rsidR="000A727A">
                <w:rPr>
                  <w:rFonts w:asciiTheme="minorHAnsi" w:hAnsiTheme="minorHAnsi" w:cstheme="minorHAnsi"/>
                  <w:sz w:val="20"/>
                  <w:szCs w:val="20"/>
                </w:rPr>
                <w:t>22</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610BAD" w:rsidP="000A727A">
            <w:pPr>
              <w:rPr>
                <w:rFonts w:asciiTheme="minorHAnsi" w:hAnsiTheme="minorHAnsi" w:cstheme="minorHAnsi"/>
                <w:sz w:val="18"/>
                <w:szCs w:val="18"/>
              </w:rPr>
            </w:pPr>
            <w:del w:id="42" w:author="21" w:date="2016-04-28T14:54:00Z">
              <w:r w:rsidDel="000A727A">
                <w:rPr>
                  <w:rFonts w:asciiTheme="minorHAnsi" w:hAnsiTheme="minorHAnsi" w:cstheme="minorHAnsi"/>
                  <w:sz w:val="20"/>
                  <w:szCs w:val="20"/>
                </w:rPr>
                <w:delText>22</w:delText>
              </w:r>
            </w:del>
            <w:ins w:id="43" w:author="21" w:date="2016-04-28T14:54:00Z">
              <w:r w:rsidR="000A727A">
                <w:rPr>
                  <w:rFonts w:asciiTheme="minorHAnsi" w:hAnsiTheme="minorHAnsi" w:cstheme="minorHAnsi"/>
                  <w:sz w:val="20"/>
                  <w:szCs w:val="20"/>
                </w:rPr>
                <w:t>23</w:t>
              </w:r>
            </w:ins>
          </w:p>
        </w:tc>
        <w:tc>
          <w:tcPr>
            <w:tcW w:w="6378" w:type="dxa"/>
          </w:tcPr>
          <w:p w:rsidR="00E00461" w:rsidRPr="00B768E6" w:rsidDel="00E00461" w:rsidRDefault="00E00461" w:rsidP="00E85DAA">
            <w:pPr>
              <w:rPr>
                <w:rFonts w:cs="Times New Roman"/>
                <w:color w:val="000000" w:themeColor="text1"/>
                <w:sz w:val="18"/>
                <w:szCs w:val="18"/>
              </w:rPr>
            </w:pPr>
            <w:del w:id="44" w:author="21" w:date="2016-05-11T15:10:00Z">
              <w:r w:rsidRPr="002D4739" w:rsidDel="00E85DAA">
                <w:rPr>
                  <w:rFonts w:asciiTheme="minorHAnsi" w:hAnsiTheme="minorHAnsi" w:cs="Times New Roman"/>
                  <w:sz w:val="20"/>
                  <w:szCs w:val="20"/>
                </w:rPr>
                <w:delText xml:space="preserve">Podmienka </w:delText>
              </w:r>
            </w:del>
            <w:ins w:id="45" w:author="21" w:date="2016-05-11T15:10:00Z">
              <w:r w:rsidR="00E85DAA" w:rsidRPr="002D4739">
                <w:rPr>
                  <w:rFonts w:asciiTheme="minorHAnsi" w:hAnsiTheme="minorHAnsi" w:cs="Times New Roman"/>
                  <w:sz w:val="20"/>
                  <w:szCs w:val="20"/>
                </w:rPr>
                <w:t>Podmienk</w:t>
              </w:r>
              <w:r w:rsidR="00E85DAA">
                <w:rPr>
                  <w:rFonts w:asciiTheme="minorHAnsi" w:hAnsiTheme="minorHAnsi" w:cs="Times New Roman"/>
                  <w:sz w:val="20"/>
                  <w:szCs w:val="20"/>
                </w:rPr>
                <w:t>y</w:t>
              </w:r>
              <w:r w:rsidR="00E85DAA" w:rsidRPr="002D4739">
                <w:rPr>
                  <w:rFonts w:asciiTheme="minorHAnsi" w:hAnsiTheme="minorHAnsi" w:cs="Times New Roman"/>
                  <w:sz w:val="20"/>
                  <w:szCs w:val="20"/>
                </w:rPr>
                <w:t xml:space="preserve"> </w:t>
              </w:r>
              <w:r w:rsidR="00E85DAA" w:rsidRPr="00E85DAA">
                <w:rPr>
                  <w:rFonts w:asciiTheme="minorHAnsi" w:hAnsiTheme="minorHAnsi" w:cs="Times New Roman"/>
                  <w:sz w:val="20"/>
                  <w:szCs w:val="20"/>
                </w:rPr>
                <w:t xml:space="preserve">poskytnutia príspevku z hľadiska </w:t>
              </w:r>
            </w:ins>
            <w:del w:id="46" w:author="21" w:date="2016-05-11T15:10:00Z">
              <w:r w:rsidRPr="002D4739" w:rsidDel="00E85DAA">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0A727A">
            <w:pPr>
              <w:rPr>
                <w:rFonts w:asciiTheme="minorHAnsi" w:hAnsiTheme="minorHAnsi" w:cstheme="minorHAnsi"/>
                <w:sz w:val="18"/>
                <w:szCs w:val="18"/>
              </w:rPr>
            </w:pPr>
            <w:del w:id="47" w:author="21" w:date="2016-04-28T14:54:00Z">
              <w:r w:rsidDel="000A727A">
                <w:rPr>
                  <w:rFonts w:asciiTheme="minorHAnsi" w:hAnsiTheme="minorHAnsi" w:cstheme="minorHAnsi"/>
                  <w:sz w:val="20"/>
                  <w:szCs w:val="20"/>
                </w:rPr>
                <w:delText>2</w:delText>
              </w:r>
              <w:r w:rsidR="00610BAD" w:rsidDel="000A727A">
                <w:rPr>
                  <w:rFonts w:asciiTheme="minorHAnsi" w:hAnsiTheme="minorHAnsi" w:cstheme="minorHAnsi"/>
                  <w:sz w:val="20"/>
                  <w:szCs w:val="20"/>
                </w:rPr>
                <w:delText>3</w:delText>
              </w:r>
            </w:del>
            <w:ins w:id="48" w:author="21" w:date="2016-04-28T14:54:00Z">
              <w:r w:rsidR="000A727A">
                <w:rPr>
                  <w:rFonts w:asciiTheme="minorHAnsi" w:hAnsiTheme="minorHAnsi" w:cstheme="minorHAnsi"/>
                  <w:sz w:val="20"/>
                  <w:szCs w:val="20"/>
                </w:rPr>
                <w:t>24</w:t>
              </w:r>
            </w:ins>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B0779B">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0A727A">
            <w:pPr>
              <w:rPr>
                <w:rFonts w:asciiTheme="minorHAnsi" w:hAnsiTheme="minorHAnsi" w:cstheme="minorHAnsi"/>
                <w:sz w:val="18"/>
                <w:szCs w:val="18"/>
              </w:rPr>
            </w:pPr>
            <w:del w:id="49" w:author="21" w:date="2016-04-28T14:54:00Z">
              <w:r w:rsidDel="000A727A">
                <w:rPr>
                  <w:rFonts w:asciiTheme="minorHAnsi" w:hAnsiTheme="minorHAnsi" w:cstheme="minorHAnsi"/>
                  <w:sz w:val="18"/>
                  <w:szCs w:val="18"/>
                </w:rPr>
                <w:delText>2</w:delText>
              </w:r>
              <w:r w:rsidR="00610BAD" w:rsidDel="000A727A">
                <w:rPr>
                  <w:rFonts w:asciiTheme="minorHAnsi" w:hAnsiTheme="minorHAnsi" w:cstheme="minorHAnsi"/>
                  <w:sz w:val="18"/>
                  <w:szCs w:val="18"/>
                </w:rPr>
                <w:delText>4</w:delText>
              </w:r>
            </w:del>
            <w:ins w:id="50" w:author="21" w:date="2016-04-28T14:54:00Z">
              <w:r w:rsidR="000A727A">
                <w:rPr>
                  <w:rFonts w:asciiTheme="minorHAnsi" w:hAnsiTheme="minorHAnsi" w:cstheme="minorHAnsi"/>
                  <w:sz w:val="18"/>
                  <w:szCs w:val="18"/>
                </w:rPr>
                <w:t>25</w:t>
              </w:r>
            </w:ins>
          </w:p>
        </w:tc>
        <w:tc>
          <w:tcPr>
            <w:tcW w:w="6378" w:type="dxa"/>
          </w:tcPr>
          <w:p w:rsidR="00E00461" w:rsidRPr="00D90488" w:rsidDel="00E00461" w:rsidRDefault="00E00461" w:rsidP="00B93A33">
            <w:pPr>
              <w:rPr>
                <w:rFonts w:cs="Times New Roman"/>
                <w:color w:val="000000" w:themeColor="text1"/>
                <w:sz w:val="18"/>
                <w:szCs w:val="18"/>
              </w:rPr>
            </w:pPr>
            <w:r w:rsidRPr="00D90488">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610BAD" w:rsidRPr="002D4739">
              <w:rPr>
                <w:rFonts w:asciiTheme="minorHAnsi" w:hAnsiTheme="minorHAnsi" w:cs="Times New Roman"/>
                <w:b/>
                <w:sz w:val="20"/>
                <w:szCs w:val="20"/>
                <w:u w:val="single"/>
              </w:rPr>
              <w:t>č. 1</w:t>
            </w:r>
            <w:r w:rsidR="00B0779B">
              <w:rPr>
                <w:rFonts w:asciiTheme="minorHAnsi" w:hAnsiTheme="minorHAnsi" w:cs="Times New Roman"/>
                <w:b/>
                <w:sz w:val="20"/>
                <w:szCs w:val="20"/>
                <w:u w:val="single"/>
              </w:rPr>
              <w:t>7</w:t>
            </w:r>
            <w:r w:rsidR="00610BAD" w:rsidRPr="002D4739">
              <w:rPr>
                <w:rFonts w:asciiTheme="minorHAnsi" w:hAnsiTheme="minorHAnsi" w:cs="Times New Roman"/>
                <w:b/>
                <w:sz w:val="20"/>
                <w:szCs w:val="20"/>
                <w:u w:val="single"/>
              </w:rPr>
              <w:t xml:space="preserve"> </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85DAA" w:rsidRPr="002D4CDB" w:rsidTr="00D853A1">
        <w:trPr>
          <w:gridAfter w:val="1"/>
          <w:wAfter w:w="12" w:type="dxa"/>
          <w:trHeight w:val="330"/>
          <w:ins w:id="51" w:author="21" w:date="2016-05-11T15:11:00Z"/>
        </w:trPr>
        <w:tc>
          <w:tcPr>
            <w:tcW w:w="421" w:type="dxa"/>
          </w:tcPr>
          <w:p w:rsidR="00E85DAA" w:rsidDel="000A727A" w:rsidRDefault="00E85DAA" w:rsidP="000A727A">
            <w:pPr>
              <w:rPr>
                <w:ins w:id="52" w:author="21" w:date="2016-05-11T15:11:00Z"/>
                <w:rFonts w:asciiTheme="minorHAnsi" w:hAnsiTheme="minorHAnsi" w:cstheme="minorHAnsi"/>
                <w:sz w:val="18"/>
                <w:szCs w:val="18"/>
              </w:rPr>
            </w:pPr>
            <w:ins w:id="53" w:author="21" w:date="2016-05-11T15:12:00Z">
              <w:r>
                <w:rPr>
                  <w:rFonts w:asciiTheme="minorHAnsi" w:hAnsiTheme="minorHAnsi" w:cstheme="minorHAnsi"/>
                  <w:sz w:val="20"/>
                  <w:szCs w:val="20"/>
                </w:rPr>
                <w:t>26</w:t>
              </w:r>
            </w:ins>
          </w:p>
        </w:tc>
        <w:tc>
          <w:tcPr>
            <w:tcW w:w="6378" w:type="dxa"/>
          </w:tcPr>
          <w:p w:rsidR="00E85DAA" w:rsidRPr="00D90488" w:rsidRDefault="00E85DAA" w:rsidP="00B93A33">
            <w:pPr>
              <w:rPr>
                <w:ins w:id="54" w:author="21" w:date="2016-05-11T15:11:00Z"/>
                <w:rFonts w:asciiTheme="minorHAnsi" w:hAnsiTheme="minorHAnsi" w:cs="Times New Roman"/>
                <w:sz w:val="20"/>
                <w:szCs w:val="20"/>
              </w:rPr>
            </w:pPr>
            <w:ins w:id="55" w:author="21" w:date="2016-05-11T15:12:00Z">
              <w:r w:rsidRPr="00B0152A">
                <w:rPr>
                  <w:rFonts w:asciiTheme="minorHAnsi" w:hAnsiTheme="minorHAnsi" w:cs="Times New Roman"/>
                  <w:sz w:val="20"/>
                  <w:szCs w:val="20"/>
                </w:rPr>
                <w:t>Podmienka, že žiadateľ má vypracovanú štúdiu realizovateľnosti</w:t>
              </w:r>
            </w:ins>
          </w:p>
        </w:tc>
        <w:tc>
          <w:tcPr>
            <w:tcW w:w="7229" w:type="dxa"/>
          </w:tcPr>
          <w:p w:rsidR="00E85DAA" w:rsidRPr="00B0152A" w:rsidRDefault="00E85DAA" w:rsidP="00E85DAA">
            <w:pPr>
              <w:rPr>
                <w:ins w:id="56" w:author="21" w:date="2016-05-11T15:12:00Z"/>
                <w:rFonts w:asciiTheme="minorHAnsi" w:hAnsiTheme="minorHAnsi" w:cs="Times New Roman"/>
                <w:b/>
                <w:sz w:val="20"/>
                <w:szCs w:val="20"/>
                <w:u w:val="single"/>
              </w:rPr>
            </w:pPr>
            <w:ins w:id="57" w:author="21" w:date="2016-05-11T15:12:00Z">
              <w:r w:rsidRPr="00B0152A">
                <w:rPr>
                  <w:rFonts w:asciiTheme="minorHAnsi" w:hAnsiTheme="minorHAnsi" w:cs="Times New Roman"/>
                  <w:b/>
                  <w:sz w:val="20"/>
                  <w:szCs w:val="20"/>
                  <w:u w:val="single"/>
                </w:rPr>
                <w:t>Príloha č.</w:t>
              </w:r>
              <w:r>
                <w:rPr>
                  <w:rFonts w:asciiTheme="minorHAnsi" w:hAnsiTheme="minorHAnsi" w:cs="Times New Roman"/>
                  <w:b/>
                  <w:sz w:val="20"/>
                  <w:szCs w:val="20"/>
                  <w:u w:val="single"/>
                </w:rPr>
                <w:t>18</w:t>
              </w:r>
            </w:ins>
          </w:p>
          <w:p w:rsidR="00E85DAA" w:rsidRPr="00BC019B" w:rsidRDefault="00E85DAA" w:rsidP="00E85DAA">
            <w:pPr>
              <w:rPr>
                <w:ins w:id="58" w:author="21" w:date="2016-05-11T15:11:00Z"/>
                <w:rFonts w:asciiTheme="minorHAnsi" w:hAnsiTheme="minorHAnsi"/>
                <w:b/>
                <w:sz w:val="20"/>
                <w:szCs w:val="20"/>
              </w:rPr>
            </w:pPr>
            <w:ins w:id="59" w:author="21" w:date="2016-05-11T15:12:00Z">
              <w:r w:rsidRPr="00B0152A">
                <w:rPr>
                  <w:rFonts w:asciiTheme="minorHAnsi" w:hAnsiTheme="minorHAnsi"/>
                  <w:b/>
                  <w:sz w:val="20"/>
                  <w:szCs w:val="20"/>
                </w:rPr>
                <w:t>Štúdia realizovateľnosti projektu</w:t>
              </w:r>
            </w:ins>
          </w:p>
        </w:tc>
      </w:tr>
      <w:tr w:rsidR="004D3EE1" w:rsidRPr="002D4CDB" w:rsidTr="004D3EE1">
        <w:trPr>
          <w:gridAfter w:val="1"/>
          <w:wAfter w:w="12" w:type="dxa"/>
          <w:trHeight w:val="368"/>
        </w:trPr>
        <w:tc>
          <w:tcPr>
            <w:tcW w:w="421" w:type="dxa"/>
            <w:vMerge w:val="restart"/>
          </w:tcPr>
          <w:p w:rsidR="004D3EE1" w:rsidRPr="002D4CDB" w:rsidRDefault="00E85DAA" w:rsidP="000A727A">
            <w:pPr>
              <w:rPr>
                <w:rFonts w:asciiTheme="minorHAnsi" w:hAnsiTheme="minorHAnsi" w:cstheme="minorHAnsi"/>
                <w:sz w:val="18"/>
                <w:szCs w:val="18"/>
              </w:rPr>
            </w:pPr>
            <w:ins w:id="60" w:author="21" w:date="2016-05-11T15:12:00Z">
              <w:r w:rsidRPr="00B0152A">
                <w:rPr>
                  <w:rFonts w:asciiTheme="minorHAnsi" w:hAnsiTheme="minorHAnsi" w:cstheme="minorHAnsi"/>
                  <w:sz w:val="18"/>
                  <w:szCs w:val="18"/>
                </w:rPr>
                <w:t>2</w:t>
              </w:r>
              <w:r>
                <w:rPr>
                  <w:rFonts w:asciiTheme="minorHAnsi" w:hAnsiTheme="minorHAnsi" w:cstheme="minorHAnsi"/>
                  <w:sz w:val="18"/>
                  <w:szCs w:val="18"/>
                </w:rPr>
                <w:t>7</w:t>
              </w:r>
            </w:ins>
            <w:del w:id="61" w:author="21" w:date="2016-04-28T14:54:00Z">
              <w:r w:rsidR="004D3EE1" w:rsidDel="000A727A">
                <w:rPr>
                  <w:rFonts w:asciiTheme="minorHAnsi" w:hAnsiTheme="minorHAnsi" w:cstheme="minorHAnsi"/>
                  <w:sz w:val="20"/>
                  <w:szCs w:val="20"/>
                </w:rPr>
                <w:delText>25</w:delText>
              </w:r>
            </w:del>
          </w:p>
        </w:tc>
        <w:tc>
          <w:tcPr>
            <w:tcW w:w="6378" w:type="dxa"/>
            <w:vMerge w:val="restart"/>
          </w:tcPr>
          <w:p w:rsidR="004D3EE1" w:rsidRPr="00D90488" w:rsidDel="00E00461" w:rsidRDefault="004D3EE1" w:rsidP="00B93A33">
            <w:pPr>
              <w:rPr>
                <w:rFonts w:cs="Times New Roman"/>
                <w:color w:val="000000" w:themeColor="text1"/>
                <w:sz w:val="18"/>
                <w:szCs w:val="18"/>
              </w:rPr>
            </w:pPr>
            <w:r w:rsidRPr="00D90488">
              <w:rPr>
                <w:rFonts w:asciiTheme="minorHAnsi" w:hAnsiTheme="minorHAnsi" w:cs="Times New Roman"/>
                <w:sz w:val="20"/>
                <w:szCs w:val="20"/>
              </w:rPr>
              <w:t>Osobitná podmienka pre žiadateľa realizujúceho veľký projekt</w:t>
            </w:r>
          </w:p>
        </w:tc>
        <w:tc>
          <w:tcPr>
            <w:tcW w:w="7229" w:type="dxa"/>
          </w:tcPr>
          <w:p w:rsidR="004D3EE1" w:rsidRPr="002D4739" w:rsidRDefault="004D3EE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del w:id="62" w:author="21" w:date="2016-05-11T15:12:00Z">
              <w:r w:rsidR="00B0779B" w:rsidDel="00E85DAA">
                <w:rPr>
                  <w:rFonts w:asciiTheme="minorHAnsi" w:hAnsiTheme="minorHAnsi" w:cs="Times New Roman"/>
                  <w:b/>
                  <w:sz w:val="20"/>
                  <w:szCs w:val="20"/>
                  <w:u w:val="single"/>
                </w:rPr>
                <w:delText>8</w:delText>
              </w:r>
            </w:del>
            <w:ins w:id="63" w:author="21" w:date="2016-05-11T15:12:00Z">
              <w:r w:rsidR="00E85DAA">
                <w:rPr>
                  <w:rFonts w:asciiTheme="minorHAnsi" w:hAnsiTheme="minorHAnsi" w:cs="Times New Roman"/>
                  <w:b/>
                  <w:sz w:val="20"/>
                  <w:szCs w:val="20"/>
                  <w:u w:val="single"/>
                </w:rPr>
                <w:t>9</w:t>
              </w:r>
            </w:ins>
          </w:p>
          <w:p w:rsidR="004D3EE1" w:rsidRPr="00E8523D" w:rsidDel="00E00461" w:rsidRDefault="004D3EE1" w:rsidP="004B4294">
            <w:pPr>
              <w:rPr>
                <w:rFonts w:ascii="Arial Narrow" w:hAnsi="Arial Narrow"/>
                <w:b/>
                <w:color w:val="FF0000"/>
                <w:sz w:val="20"/>
                <w:szCs w:val="20"/>
              </w:rPr>
            </w:pPr>
            <w:r w:rsidRPr="00B0152A">
              <w:rPr>
                <w:rFonts w:asciiTheme="minorHAnsi" w:hAnsiTheme="minorHAnsi"/>
                <w:b/>
                <w:sz w:val="20"/>
                <w:szCs w:val="20"/>
              </w:rPr>
              <w:t>Oznámenie vybraného veľkého projektu</w:t>
            </w:r>
            <w:r w:rsidR="004B4294">
              <w:rPr>
                <w:rFonts w:asciiTheme="minorHAnsi" w:hAnsiTheme="minorHAnsi"/>
                <w:b/>
                <w:sz w:val="20"/>
                <w:szCs w:val="20"/>
              </w:rPr>
              <w:t xml:space="preserve">, </w:t>
            </w:r>
            <w:r w:rsidR="004B4294" w:rsidRPr="002D4739">
              <w:rPr>
                <w:rFonts w:asciiTheme="minorHAnsi" w:hAnsiTheme="minorHAnsi" w:cs="Arial"/>
                <w:sz w:val="20"/>
                <w:szCs w:val="20"/>
              </w:rPr>
              <w:t>v</w:t>
            </w:r>
            <w:r w:rsidR="004B4294">
              <w:rPr>
                <w:rFonts w:asciiTheme="minorHAnsi" w:hAnsiTheme="minorHAnsi" w:cs="Arial"/>
                <w:sz w:val="20"/>
                <w:szCs w:val="20"/>
              </w:rPr>
              <w:t xml:space="preserve"> prípade že sa aplikuje </w:t>
            </w:r>
            <w:r w:rsidR="004B4294" w:rsidRPr="002D4739">
              <w:rPr>
                <w:rFonts w:asciiTheme="minorHAnsi" w:hAnsiTheme="minorHAnsi" w:cs="Arial"/>
                <w:sz w:val="20"/>
                <w:szCs w:val="20"/>
              </w:rPr>
              <w:t>člán</w:t>
            </w:r>
            <w:r w:rsidR="004B4294">
              <w:rPr>
                <w:rFonts w:asciiTheme="minorHAnsi" w:hAnsiTheme="minorHAnsi" w:cs="Arial"/>
                <w:sz w:val="20"/>
                <w:szCs w:val="20"/>
              </w:rPr>
              <w:t>o</w:t>
            </w:r>
            <w:r w:rsidR="004B4294" w:rsidRPr="002D4739">
              <w:rPr>
                <w:rFonts w:asciiTheme="minorHAnsi" w:hAnsiTheme="minorHAnsi" w:cs="Arial"/>
                <w:sz w:val="20"/>
                <w:szCs w:val="20"/>
              </w:rPr>
              <w:t xml:space="preserve">k </w:t>
            </w:r>
            <w:r w:rsidRPr="002D4739">
              <w:rPr>
                <w:rFonts w:asciiTheme="minorHAnsi" w:hAnsiTheme="minorHAnsi" w:cs="Arial"/>
                <w:sz w:val="20"/>
                <w:szCs w:val="20"/>
              </w:rPr>
              <w:t>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4D3EE1" w:rsidRPr="002D4CDB" w:rsidTr="00D853A1">
        <w:trPr>
          <w:gridAfter w:val="1"/>
          <w:wAfter w:w="12" w:type="dxa"/>
          <w:trHeight w:val="367"/>
        </w:trPr>
        <w:tc>
          <w:tcPr>
            <w:tcW w:w="421" w:type="dxa"/>
            <w:vMerge/>
          </w:tcPr>
          <w:p w:rsidR="004D3EE1" w:rsidRDefault="004D3EE1" w:rsidP="00610BAD">
            <w:pPr>
              <w:rPr>
                <w:rFonts w:asciiTheme="minorHAnsi" w:hAnsiTheme="minorHAnsi" w:cstheme="minorHAnsi"/>
                <w:sz w:val="20"/>
                <w:szCs w:val="20"/>
              </w:rPr>
            </w:pPr>
          </w:p>
        </w:tc>
        <w:tc>
          <w:tcPr>
            <w:tcW w:w="6378" w:type="dxa"/>
            <w:vMerge/>
          </w:tcPr>
          <w:p w:rsidR="004D3EE1" w:rsidRPr="00D90488" w:rsidRDefault="004D3EE1" w:rsidP="00B93A33">
            <w:pPr>
              <w:rPr>
                <w:rFonts w:asciiTheme="minorHAnsi" w:hAnsiTheme="minorHAnsi" w:cs="Times New Roman"/>
                <w:sz w:val="20"/>
                <w:szCs w:val="20"/>
              </w:rPr>
            </w:pPr>
          </w:p>
        </w:tc>
        <w:tc>
          <w:tcPr>
            <w:tcW w:w="7229" w:type="dxa"/>
          </w:tcPr>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del w:id="64" w:author="21" w:date="2016-05-11T15:12:00Z">
              <w:r w:rsidR="00B0779B" w:rsidDel="00E85DAA">
                <w:rPr>
                  <w:rFonts w:asciiTheme="minorHAnsi" w:hAnsiTheme="minorHAnsi" w:cs="Times New Roman"/>
                  <w:b/>
                  <w:sz w:val="20"/>
                  <w:szCs w:val="20"/>
                  <w:u w:val="single"/>
                </w:rPr>
                <w:delText>19</w:delText>
              </w:r>
            </w:del>
            <w:ins w:id="65" w:author="21" w:date="2016-05-11T15:12:00Z">
              <w:r w:rsidR="00E85DAA">
                <w:rPr>
                  <w:rFonts w:asciiTheme="minorHAnsi" w:hAnsiTheme="minorHAnsi" w:cs="Times New Roman"/>
                  <w:b/>
                  <w:sz w:val="20"/>
                  <w:szCs w:val="20"/>
                  <w:u w:val="single"/>
                </w:rPr>
                <w:t>20</w:t>
              </w:r>
            </w:ins>
          </w:p>
          <w:p w:rsidR="004D3EE1" w:rsidRPr="002D4739" w:rsidRDefault="004D3EE1" w:rsidP="004D3EE1">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r w:rsidR="00E00461" w:rsidRPr="002D4CDB" w:rsidDel="00E85DAA" w:rsidTr="00D853A1">
        <w:trPr>
          <w:gridAfter w:val="1"/>
          <w:wAfter w:w="12" w:type="dxa"/>
          <w:trHeight w:val="330"/>
          <w:del w:id="66" w:author="21" w:date="2016-05-11T15:12:00Z"/>
        </w:trPr>
        <w:tc>
          <w:tcPr>
            <w:tcW w:w="421" w:type="dxa"/>
          </w:tcPr>
          <w:p w:rsidR="00E00461" w:rsidRPr="00B0152A" w:rsidDel="00E85DAA" w:rsidRDefault="00610BAD" w:rsidP="000A727A">
            <w:pPr>
              <w:rPr>
                <w:del w:id="67" w:author="21" w:date="2016-05-11T15:12:00Z"/>
                <w:rFonts w:asciiTheme="minorHAnsi" w:hAnsiTheme="minorHAnsi" w:cstheme="minorHAnsi"/>
                <w:sz w:val="18"/>
                <w:szCs w:val="18"/>
              </w:rPr>
            </w:pPr>
            <w:del w:id="68" w:author="21" w:date="2016-04-28T14:54:00Z">
              <w:r w:rsidRPr="00B0152A" w:rsidDel="000A727A">
                <w:rPr>
                  <w:rFonts w:asciiTheme="minorHAnsi" w:hAnsiTheme="minorHAnsi" w:cstheme="minorHAnsi"/>
                  <w:sz w:val="18"/>
                  <w:szCs w:val="18"/>
                </w:rPr>
                <w:delText>26</w:delText>
              </w:r>
            </w:del>
          </w:p>
        </w:tc>
        <w:tc>
          <w:tcPr>
            <w:tcW w:w="6378" w:type="dxa"/>
          </w:tcPr>
          <w:p w:rsidR="00E00461" w:rsidRPr="00B0152A" w:rsidDel="00E85DAA" w:rsidRDefault="00E00461" w:rsidP="00B93A33">
            <w:pPr>
              <w:rPr>
                <w:del w:id="69" w:author="21" w:date="2016-05-11T15:12:00Z"/>
                <w:rFonts w:cs="Times New Roman"/>
                <w:color w:val="000000" w:themeColor="text1"/>
                <w:sz w:val="18"/>
                <w:szCs w:val="18"/>
              </w:rPr>
            </w:pPr>
            <w:del w:id="70" w:author="21" w:date="2016-05-11T15:12:00Z">
              <w:r w:rsidRPr="00B0152A" w:rsidDel="00E85DAA">
                <w:rPr>
                  <w:rFonts w:asciiTheme="minorHAnsi" w:hAnsiTheme="minorHAnsi" w:cs="Times New Roman"/>
                  <w:sz w:val="20"/>
                  <w:szCs w:val="20"/>
                </w:rPr>
                <w:delText>Podmienka, že žiadateľ má vypracovanú štúdiu realizovateľnosti</w:delText>
              </w:r>
            </w:del>
          </w:p>
        </w:tc>
        <w:tc>
          <w:tcPr>
            <w:tcW w:w="7229" w:type="dxa"/>
          </w:tcPr>
          <w:p w:rsidR="00E00461" w:rsidRPr="00B0152A" w:rsidDel="00E85DAA" w:rsidRDefault="00E00461" w:rsidP="00E00461">
            <w:pPr>
              <w:rPr>
                <w:del w:id="71" w:author="21" w:date="2016-05-11T15:12:00Z"/>
                <w:rFonts w:asciiTheme="minorHAnsi" w:hAnsiTheme="minorHAnsi" w:cs="Times New Roman"/>
                <w:b/>
                <w:sz w:val="20"/>
                <w:szCs w:val="20"/>
                <w:u w:val="single"/>
              </w:rPr>
            </w:pPr>
            <w:del w:id="72" w:author="21" w:date="2016-05-11T15:12:00Z">
              <w:r w:rsidRPr="00B0152A" w:rsidDel="00E85DAA">
                <w:rPr>
                  <w:rFonts w:asciiTheme="minorHAnsi" w:hAnsiTheme="minorHAnsi" w:cs="Times New Roman"/>
                  <w:b/>
                  <w:sz w:val="20"/>
                  <w:szCs w:val="20"/>
                  <w:u w:val="single"/>
                </w:rPr>
                <w:delText xml:space="preserve">Príloha </w:delText>
              </w:r>
              <w:r w:rsidR="00610BAD" w:rsidRPr="00B0152A" w:rsidDel="00E85DAA">
                <w:rPr>
                  <w:rFonts w:asciiTheme="minorHAnsi" w:hAnsiTheme="minorHAnsi" w:cs="Times New Roman"/>
                  <w:b/>
                  <w:sz w:val="20"/>
                  <w:szCs w:val="20"/>
                  <w:u w:val="single"/>
                </w:rPr>
                <w:delText>č.</w:delText>
              </w:r>
              <w:r w:rsidR="00CE7A47" w:rsidRPr="00B0152A" w:rsidDel="00E85DAA">
                <w:rPr>
                  <w:rFonts w:asciiTheme="minorHAnsi" w:hAnsiTheme="minorHAnsi" w:cs="Times New Roman"/>
                  <w:b/>
                  <w:sz w:val="20"/>
                  <w:szCs w:val="20"/>
                  <w:u w:val="single"/>
                </w:rPr>
                <w:delText>2</w:delText>
              </w:r>
              <w:r w:rsidR="00B0779B" w:rsidRPr="00B0152A" w:rsidDel="00E85DAA">
                <w:rPr>
                  <w:rFonts w:asciiTheme="minorHAnsi" w:hAnsiTheme="minorHAnsi" w:cs="Times New Roman"/>
                  <w:b/>
                  <w:sz w:val="20"/>
                  <w:szCs w:val="20"/>
                  <w:u w:val="single"/>
                </w:rPr>
                <w:delText>0</w:delText>
              </w:r>
            </w:del>
          </w:p>
          <w:p w:rsidR="00E00461" w:rsidRPr="00B0152A" w:rsidDel="00E85DAA" w:rsidRDefault="00E00461" w:rsidP="00B93A33">
            <w:pPr>
              <w:rPr>
                <w:del w:id="73" w:author="21" w:date="2016-05-11T15:12:00Z"/>
                <w:rFonts w:ascii="Arial Narrow" w:hAnsi="Arial Narrow"/>
                <w:b/>
                <w:color w:val="FF0000"/>
                <w:sz w:val="20"/>
                <w:szCs w:val="20"/>
              </w:rPr>
            </w:pPr>
            <w:del w:id="74" w:author="21" w:date="2016-05-11T15:12:00Z">
              <w:r w:rsidRPr="00B0152A" w:rsidDel="00E85DAA">
                <w:rPr>
                  <w:rFonts w:asciiTheme="minorHAnsi" w:hAnsiTheme="minorHAnsi"/>
                  <w:b/>
                  <w:sz w:val="20"/>
                  <w:szCs w:val="20"/>
                </w:rPr>
                <w:delText>Štúdia realizovateľnosti projektu</w:delText>
              </w:r>
            </w:del>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B0152A">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B0152A"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B0152A">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1CB" w:rsidRDefault="00FB01CB" w:rsidP="00297396">
      <w:pPr>
        <w:spacing w:after="0" w:line="240" w:lineRule="auto"/>
      </w:pPr>
      <w:r>
        <w:separator/>
      </w:r>
    </w:p>
  </w:endnote>
  <w:endnote w:type="continuationSeparator" w:id="0">
    <w:p w:rsidR="00FB01CB" w:rsidRDefault="00FB01CB"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B3120E">
      <w:rPr>
        <w:rFonts w:eastAsia="Times New Roman" w:cs="Times New Roman"/>
        <w:noProof/>
        <w:szCs w:val="24"/>
        <w:lang w:eastAsia="sk-SK"/>
      </w:rPr>
      <w:t>14</w:t>
    </w:r>
    <w:r w:rsidRPr="00016F1C">
      <w:rPr>
        <w:rFonts w:eastAsia="Times New Roman" w:cs="Times New Roman"/>
        <w:szCs w:val="24"/>
        <w:lang w:eastAsia="sk-SK"/>
      </w:rPr>
      <w:fldChar w:fldCharType="end"/>
    </w:r>
  </w:p>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Pr="00016F1C" w:rsidRDefault="00FB01C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FB01CB" w:rsidRPr="00570367" w:rsidRDefault="00FB01C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1CB" w:rsidRDefault="00FB01CB" w:rsidP="00297396">
      <w:pPr>
        <w:spacing w:after="0" w:line="240" w:lineRule="auto"/>
      </w:pPr>
      <w:r>
        <w:separator/>
      </w:r>
    </w:p>
  </w:footnote>
  <w:footnote w:type="continuationSeparator" w:id="0">
    <w:p w:rsidR="00FB01CB" w:rsidRDefault="00FB01CB" w:rsidP="00297396">
      <w:pPr>
        <w:spacing w:after="0" w:line="240" w:lineRule="auto"/>
      </w:pPr>
      <w:r>
        <w:continuationSeparator/>
      </w:r>
    </w:p>
  </w:footnote>
  <w:footnote w:id="1">
    <w:p w:rsidR="00FB01CB" w:rsidRDefault="00FB01CB">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FB01CB" w:rsidRDefault="00FB01CB">
      <w:pPr>
        <w:pStyle w:val="Textpoznmkypodiarou"/>
      </w:pPr>
      <w:r>
        <w:rPr>
          <w:rStyle w:val="Odkaznapoznmkupodiarou"/>
        </w:rPr>
        <w:footnoteRef/>
      </w:r>
      <w:r>
        <w:t xml:space="preserve"> Odkaz na automatické vyplnenie sa vzťahuje na prípad vyplnenia formulára prostredníctvom ITMS2014+</w:t>
      </w:r>
    </w:p>
  </w:footnote>
  <w:footnote w:id="3">
    <w:p w:rsidR="00B3120E" w:rsidRDefault="00B3120E">
      <w:pPr>
        <w:pStyle w:val="Textpoznmkypodiarou"/>
      </w:pPr>
      <w:ins w:id="30" w:author="21" w:date="2016-05-31T13:27: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2D4CDB">
    <w:r>
      <w:rPr>
        <w:noProof/>
        <w:lang w:eastAsia="sk-SK"/>
      </w:rPr>
      <w:drawing>
        <wp:anchor distT="0" distB="0" distL="114300" distR="114300" simplePos="0" relativeHeight="251660288" behindDoc="0" locked="0" layoutInCell="1" allowOverlap="1" wp14:anchorId="4D0645E0" wp14:editId="04B36F7B">
          <wp:simplePos x="0" y="0"/>
          <wp:positionH relativeFrom="column">
            <wp:posOffset>3804285</wp:posOffset>
          </wp:positionH>
          <wp:positionV relativeFrom="paragraph">
            <wp:posOffset>-161925</wp:posOffset>
          </wp:positionV>
          <wp:extent cx="1907540" cy="655320"/>
          <wp:effectExtent l="0" t="0" r="0" b="0"/>
          <wp:wrapSquare wrapText="right"/>
          <wp:docPr id="9"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C871A3" wp14:editId="0EBC5DA6">
          <wp:simplePos x="0" y="0"/>
          <wp:positionH relativeFrom="column">
            <wp:posOffset>157480</wp:posOffset>
          </wp:positionH>
          <wp:positionV relativeFrom="paragraph">
            <wp:posOffset>-87630</wp:posOffset>
          </wp:positionV>
          <wp:extent cx="1039688" cy="790575"/>
          <wp:effectExtent l="0" t="0" r="8255"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FB01CB" w:rsidRDefault="00FB01CB">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1CB" w:rsidRDefault="00FB01CB"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A727A"/>
    <w:rsid w:val="000B674B"/>
    <w:rsid w:val="000C0D6B"/>
    <w:rsid w:val="000C3731"/>
    <w:rsid w:val="000E4433"/>
    <w:rsid w:val="000F396A"/>
    <w:rsid w:val="0010412D"/>
    <w:rsid w:val="00111594"/>
    <w:rsid w:val="00113371"/>
    <w:rsid w:val="001407E8"/>
    <w:rsid w:val="00144CFE"/>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75744"/>
    <w:rsid w:val="004813F2"/>
    <w:rsid w:val="00484EC7"/>
    <w:rsid w:val="004A5D72"/>
    <w:rsid w:val="004A6D1F"/>
    <w:rsid w:val="004B2EDF"/>
    <w:rsid w:val="004B4294"/>
    <w:rsid w:val="004C1117"/>
    <w:rsid w:val="004D05FD"/>
    <w:rsid w:val="004D25E1"/>
    <w:rsid w:val="004D393A"/>
    <w:rsid w:val="004D3EE1"/>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A63E8"/>
    <w:rsid w:val="005E1820"/>
    <w:rsid w:val="005E4C1B"/>
    <w:rsid w:val="005F30B4"/>
    <w:rsid w:val="005F3DBD"/>
    <w:rsid w:val="00610BAD"/>
    <w:rsid w:val="006118BF"/>
    <w:rsid w:val="006135CB"/>
    <w:rsid w:val="00616F2A"/>
    <w:rsid w:val="00621580"/>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44F57"/>
    <w:rsid w:val="00760313"/>
    <w:rsid w:val="00760DE9"/>
    <w:rsid w:val="00786BC0"/>
    <w:rsid w:val="007946AE"/>
    <w:rsid w:val="007B3E5C"/>
    <w:rsid w:val="007B7050"/>
    <w:rsid w:val="007B707A"/>
    <w:rsid w:val="007C0688"/>
    <w:rsid w:val="007C2E4A"/>
    <w:rsid w:val="007C53C0"/>
    <w:rsid w:val="007D7EF3"/>
    <w:rsid w:val="007E2824"/>
    <w:rsid w:val="007E285C"/>
    <w:rsid w:val="00803FBB"/>
    <w:rsid w:val="00821D98"/>
    <w:rsid w:val="00827C6D"/>
    <w:rsid w:val="00833BAC"/>
    <w:rsid w:val="0085134E"/>
    <w:rsid w:val="0086757D"/>
    <w:rsid w:val="008719EE"/>
    <w:rsid w:val="00871B13"/>
    <w:rsid w:val="00874F37"/>
    <w:rsid w:val="00876FE0"/>
    <w:rsid w:val="00884808"/>
    <w:rsid w:val="008A293F"/>
    <w:rsid w:val="008B2658"/>
    <w:rsid w:val="008B46A9"/>
    <w:rsid w:val="008D09F5"/>
    <w:rsid w:val="008D6D59"/>
    <w:rsid w:val="008F0949"/>
    <w:rsid w:val="008F3D66"/>
    <w:rsid w:val="00900594"/>
    <w:rsid w:val="0091485F"/>
    <w:rsid w:val="0091542F"/>
    <w:rsid w:val="0093580E"/>
    <w:rsid w:val="00951DEF"/>
    <w:rsid w:val="00980020"/>
    <w:rsid w:val="00987BCC"/>
    <w:rsid w:val="00993617"/>
    <w:rsid w:val="009B1846"/>
    <w:rsid w:val="009C4340"/>
    <w:rsid w:val="009C4EEE"/>
    <w:rsid w:val="009D08D3"/>
    <w:rsid w:val="009D0983"/>
    <w:rsid w:val="009D314B"/>
    <w:rsid w:val="009D5A45"/>
    <w:rsid w:val="009E017D"/>
    <w:rsid w:val="009E220F"/>
    <w:rsid w:val="009E3396"/>
    <w:rsid w:val="009E4297"/>
    <w:rsid w:val="009F0914"/>
    <w:rsid w:val="009F15FF"/>
    <w:rsid w:val="009F2CD7"/>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152A"/>
    <w:rsid w:val="00B0779B"/>
    <w:rsid w:val="00B10209"/>
    <w:rsid w:val="00B107D1"/>
    <w:rsid w:val="00B20DD5"/>
    <w:rsid w:val="00B3120E"/>
    <w:rsid w:val="00B34CEF"/>
    <w:rsid w:val="00B4260D"/>
    <w:rsid w:val="00B426E1"/>
    <w:rsid w:val="00B4365A"/>
    <w:rsid w:val="00B4401E"/>
    <w:rsid w:val="00B45824"/>
    <w:rsid w:val="00B52C02"/>
    <w:rsid w:val="00B747B7"/>
    <w:rsid w:val="00B84FFC"/>
    <w:rsid w:val="00B9021E"/>
    <w:rsid w:val="00B91B20"/>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7A47"/>
    <w:rsid w:val="00CF6442"/>
    <w:rsid w:val="00CF7260"/>
    <w:rsid w:val="00D03613"/>
    <w:rsid w:val="00D12146"/>
    <w:rsid w:val="00D133CE"/>
    <w:rsid w:val="00D26C37"/>
    <w:rsid w:val="00D36A28"/>
    <w:rsid w:val="00D4101E"/>
    <w:rsid w:val="00D63959"/>
    <w:rsid w:val="00D70B62"/>
    <w:rsid w:val="00D7416D"/>
    <w:rsid w:val="00D829EF"/>
    <w:rsid w:val="00D853A1"/>
    <w:rsid w:val="00D8579F"/>
    <w:rsid w:val="00D90488"/>
    <w:rsid w:val="00DA7335"/>
    <w:rsid w:val="00DB2737"/>
    <w:rsid w:val="00DB7CD8"/>
    <w:rsid w:val="00DD6852"/>
    <w:rsid w:val="00DE1611"/>
    <w:rsid w:val="00DE377F"/>
    <w:rsid w:val="00DF3057"/>
    <w:rsid w:val="00E00461"/>
    <w:rsid w:val="00E020C7"/>
    <w:rsid w:val="00E04D19"/>
    <w:rsid w:val="00E17B5C"/>
    <w:rsid w:val="00E200B1"/>
    <w:rsid w:val="00E26D11"/>
    <w:rsid w:val="00E43825"/>
    <w:rsid w:val="00E5731E"/>
    <w:rsid w:val="00E644CD"/>
    <w:rsid w:val="00E70BF1"/>
    <w:rsid w:val="00E71849"/>
    <w:rsid w:val="00E71B09"/>
    <w:rsid w:val="00E85BD8"/>
    <w:rsid w:val="00E85DAA"/>
    <w:rsid w:val="00E9010D"/>
    <w:rsid w:val="00E97860"/>
    <w:rsid w:val="00EA6606"/>
    <w:rsid w:val="00EB2874"/>
    <w:rsid w:val="00EB336E"/>
    <w:rsid w:val="00EC054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52B7"/>
    <w:rsid w:val="00F9643B"/>
    <w:rsid w:val="00FA31EC"/>
    <w:rsid w:val="00FB01C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CCCE1DD4-842C-49D8-A230-8896079DD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40025147">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0518F-FE02-4A01-AAE5-05A7A8200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5512</Words>
  <Characters>31422</Characters>
  <Application>Microsoft Office Word</Application>
  <DocSecurity>0</DocSecurity>
  <Lines>261</Lines>
  <Paragraphs>73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31</cp:revision>
  <cp:lastPrinted>2014-11-06T07:47:00Z</cp:lastPrinted>
  <dcterms:created xsi:type="dcterms:W3CDTF">2016-01-24T18:48:00Z</dcterms:created>
  <dcterms:modified xsi:type="dcterms:W3CDTF">2016-05-31T11:27:00Z</dcterms:modified>
</cp:coreProperties>
</file>